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41632E" w14:textId="77777777" w:rsidR="00E67527" w:rsidRPr="004D342A" w:rsidRDefault="00E67527" w:rsidP="00E67527">
      <w:pPr>
        <w:rPr>
          <w:rFonts w:ascii="Arial" w:hAnsi="Arial" w:cs="Arial"/>
          <w:u w:val="single"/>
        </w:rPr>
      </w:pPr>
      <w:r>
        <w:rPr>
          <w:rFonts w:ascii="Arial" w:hAnsi="Arial" w:cs="Arial"/>
          <w:noProof/>
          <w:lang w:val="fr-BE" w:eastAsia="fr-BE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9B6D35" wp14:editId="41B94ED0">
                <wp:simplePos x="0" y="0"/>
                <wp:positionH relativeFrom="column">
                  <wp:posOffset>1943100</wp:posOffset>
                </wp:positionH>
                <wp:positionV relativeFrom="paragraph">
                  <wp:posOffset>196850</wp:posOffset>
                </wp:positionV>
                <wp:extent cx="2948305" cy="301625"/>
                <wp:effectExtent l="0" t="0" r="23495" b="285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305" cy="301625"/>
                        </a:xfrm>
                        <a:prstGeom prst="flowChartAlternateProcess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ADF8D4" w14:textId="77777777" w:rsidR="001A443B" w:rsidRPr="00582A48" w:rsidRDefault="001A443B" w:rsidP="00E67527">
                            <w:pPr>
                              <w:jc w:val="center"/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Групповое задание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9B6D35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margin-left:153pt;margin-top:15.5pt;width:232.15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" fillcolor="#0070c0" strokecolor="#4f81bd" strokeweight=".5pt">
                <v:textbox>
                  <w:txbxContent>
                    <w:p w14:paraId="65ADF8D4" w14:textId="77777777" w:rsidR="001A443B" w:rsidRPr="00582A48" w:rsidRDefault="001A443B" w:rsidP="00E67527">
                      <w:pPr>
                        <w:jc w:val="center"/>
                        <w:rPr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>Групповое задание</w:t>
                      </w:r>
                    </w:p>
                  </w:txbxContent>
                </v:textbox>
              </v:shape>
            </w:pict>
          </mc:Fallback>
        </mc:AlternateContent>
      </w:r>
    </w:p>
    <w:p w14:paraId="7586D4F1" w14:textId="77777777" w:rsidR="00E67527" w:rsidRPr="004D342A" w:rsidRDefault="00E67527" w:rsidP="00E67527">
      <w:pPr>
        <w:jc w:val="both"/>
        <w:rPr>
          <w:rFonts w:ascii="Arial" w:hAnsi="Arial" w:cs="Arial"/>
          <w:b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0"/>
        <w:gridCol w:w="6790"/>
      </w:tblGrid>
      <w:tr w:rsidR="00E67527" w:rsidRPr="004D342A" w14:paraId="3E012B50" w14:textId="77777777" w:rsidTr="008C33A4">
        <w:trPr>
          <w:trHeight w:val="665"/>
        </w:trPr>
        <w:tc>
          <w:tcPr>
            <w:tcW w:w="1800" w:type="dxa"/>
          </w:tcPr>
          <w:p w14:paraId="50A41DB5" w14:textId="77777777" w:rsidR="00E67527" w:rsidRPr="004D342A" w:rsidRDefault="00E67527" w:rsidP="00C61169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Тип или название учебного задания</w:t>
            </w:r>
          </w:p>
        </w:tc>
        <w:tc>
          <w:tcPr>
            <w:tcW w:w="8010" w:type="dxa"/>
          </w:tcPr>
          <w:p w14:paraId="431481D8" w14:textId="53AD5765" w:rsidR="00E67527" w:rsidRPr="004D342A" w:rsidRDefault="00E67527" w:rsidP="008C33A4">
            <w:pPr>
              <w:tabs>
                <w:tab w:val="left" w:pos="720"/>
              </w:tabs>
              <w:spacing w:after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Представление докладов. Сильные и слабые стороны, возможности и угрозы</w:t>
            </w:r>
            <w:r w:rsidR="001E0905">
              <w:rPr>
                <w:rFonts w:ascii="Arial" w:hAnsi="Arial"/>
              </w:rPr>
              <w:t>.</w:t>
            </w:r>
          </w:p>
          <w:p w14:paraId="04C61430" w14:textId="77777777" w:rsidR="00E67527" w:rsidRPr="004D342A" w:rsidRDefault="00E67527" w:rsidP="008C33A4">
            <w:pPr>
              <w:tabs>
                <w:tab w:val="left" w:pos="720"/>
              </w:tabs>
              <w:spacing w:after="0"/>
              <w:rPr>
                <w:rFonts w:ascii="Arial" w:hAnsi="Arial" w:cs="Arial"/>
              </w:rPr>
            </w:pPr>
          </w:p>
        </w:tc>
      </w:tr>
      <w:tr w:rsidR="00E67527" w:rsidRPr="004D342A" w14:paraId="0D17C78C" w14:textId="77777777" w:rsidTr="008C33A4">
        <w:tc>
          <w:tcPr>
            <w:tcW w:w="1800" w:type="dxa"/>
          </w:tcPr>
          <w:p w14:paraId="4DE7668A" w14:textId="77777777" w:rsidR="00E67527" w:rsidRPr="004D342A" w:rsidRDefault="00E67527" w:rsidP="00C61169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Общая продолжительность</w:t>
            </w:r>
          </w:p>
          <w:p w14:paraId="4155AB1A" w14:textId="77777777" w:rsidR="00E67527" w:rsidRPr="004D342A" w:rsidRDefault="00E67527" w:rsidP="00C61169">
            <w:pPr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0" w:type="dxa"/>
          </w:tcPr>
          <w:p w14:paraId="59020F3B" w14:textId="77777777" w:rsidR="00CA7CFE" w:rsidRDefault="00CA7CFE" w:rsidP="008C33A4">
            <w:pPr>
              <w:pStyle w:val="Heading1"/>
              <w:spacing w:before="0" w:after="0"/>
              <w:rPr>
                <w:b w:val="0"/>
                <w:sz w:val="24"/>
              </w:rPr>
            </w:pPr>
          </w:p>
          <w:p w14:paraId="0E91DEAA" w14:textId="77777777" w:rsidR="00E67527" w:rsidRPr="004D342A" w:rsidRDefault="00E67527" w:rsidP="008C33A4">
            <w:pPr>
              <w:pStyle w:val="Heading1"/>
              <w:spacing w:before="0" w:after="0"/>
              <w:rPr>
                <w:rFonts w:cs="Arial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</w:rPr>
              <w:t>1 час</w:t>
            </w:r>
          </w:p>
        </w:tc>
      </w:tr>
      <w:tr w:rsidR="00E67527" w:rsidRPr="004D342A" w14:paraId="2C01CE26" w14:textId="77777777" w:rsidTr="008C33A4">
        <w:trPr>
          <w:trHeight w:val="435"/>
        </w:trPr>
        <w:tc>
          <w:tcPr>
            <w:tcW w:w="1800" w:type="dxa"/>
          </w:tcPr>
          <w:p w14:paraId="644F0AA4" w14:textId="77777777" w:rsidR="00E67527" w:rsidRPr="004D342A" w:rsidRDefault="00E67527" w:rsidP="00C61169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Требования к месту(ам) проведения занятия</w:t>
            </w:r>
          </w:p>
          <w:p w14:paraId="47582C0A" w14:textId="77777777" w:rsidR="00E67527" w:rsidRPr="004D342A" w:rsidRDefault="00E67527" w:rsidP="00C61169">
            <w:pPr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0" w:type="dxa"/>
          </w:tcPr>
          <w:p w14:paraId="07A17B41" w14:textId="77777777" w:rsidR="00CA7CFE" w:rsidRDefault="00CA7CFE" w:rsidP="008C33A4">
            <w:pPr>
              <w:spacing w:after="0"/>
              <w:rPr>
                <w:rFonts w:ascii="Arial" w:hAnsi="Arial"/>
              </w:rPr>
            </w:pPr>
          </w:p>
          <w:p w14:paraId="1C9E5C25" w14:textId="77777777" w:rsidR="00E67527" w:rsidRPr="004D342A" w:rsidRDefault="00E67527" w:rsidP="008C33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Основная аудитория и комнаты для обсуждения </w:t>
            </w:r>
          </w:p>
          <w:p w14:paraId="0241A91F" w14:textId="77777777" w:rsidR="00E67527" w:rsidRPr="004D342A" w:rsidRDefault="00E67527" w:rsidP="008C33A4">
            <w:pPr>
              <w:spacing w:after="0"/>
              <w:rPr>
                <w:rFonts w:ascii="Arial" w:hAnsi="Arial" w:cs="Arial"/>
              </w:rPr>
            </w:pPr>
          </w:p>
        </w:tc>
      </w:tr>
      <w:tr w:rsidR="00E67527" w:rsidRPr="004D342A" w14:paraId="39C4D3BD" w14:textId="77777777" w:rsidTr="008C33A4">
        <w:trPr>
          <w:trHeight w:val="656"/>
        </w:trPr>
        <w:tc>
          <w:tcPr>
            <w:tcW w:w="1800" w:type="dxa"/>
          </w:tcPr>
          <w:p w14:paraId="5C4E5103" w14:textId="77777777" w:rsidR="00E67527" w:rsidRPr="004D342A" w:rsidRDefault="00E67527" w:rsidP="00C61169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﻿Необходимое оборудование/материалы</w:t>
            </w:r>
          </w:p>
          <w:p w14:paraId="4386BC54" w14:textId="77777777" w:rsidR="00E67527" w:rsidRPr="004D342A" w:rsidRDefault="00E67527" w:rsidP="00C61169">
            <w:pPr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0" w:type="dxa"/>
          </w:tcPr>
          <w:p w14:paraId="1D4A2A6F" w14:textId="77777777" w:rsidR="00A46395" w:rsidRDefault="00A46395" w:rsidP="008C33A4">
            <w:pPr>
              <w:spacing w:after="0"/>
              <w:rPr>
                <w:rFonts w:ascii="Arial" w:hAnsi="Arial"/>
              </w:rPr>
            </w:pPr>
          </w:p>
          <w:p w14:paraId="22F3ACFF" w14:textId="77777777" w:rsidR="00E67527" w:rsidRPr="004D342A" w:rsidRDefault="00E67527" w:rsidP="008C33A4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4 флип-чарта и маркеры</w:t>
            </w:r>
          </w:p>
          <w:p w14:paraId="79407B3D" w14:textId="77777777" w:rsidR="00E67527" w:rsidRPr="004D342A" w:rsidRDefault="00E67527" w:rsidP="008C33A4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14:paraId="4EFBC7CF" w14:textId="77777777" w:rsidR="00E67527" w:rsidRPr="004D342A" w:rsidRDefault="00E67527" w:rsidP="00E67527">
      <w:pPr>
        <w:spacing w:after="0"/>
        <w:rPr>
          <w:rFonts w:ascii="Arial" w:hAnsi="Arial" w:cs="Arial"/>
          <w:b/>
          <w:bCs/>
        </w:rPr>
      </w:pPr>
    </w:p>
    <w:p w14:paraId="2C2D3B59" w14:textId="77777777" w:rsidR="00E67527" w:rsidRPr="004D342A" w:rsidRDefault="00E67527" w:rsidP="00E67527">
      <w:pPr>
        <w:tabs>
          <w:tab w:val="left" w:pos="720"/>
        </w:tabs>
        <w:spacing w:after="0" w:line="240" w:lineRule="auto"/>
        <w:rPr>
          <w:rFonts w:ascii="Arial" w:hAnsi="Arial" w:cs="Arial"/>
          <w:color w:val="1F497D"/>
          <w:u w:val="single"/>
        </w:rPr>
      </w:pPr>
      <w:r>
        <w:rPr>
          <w:rFonts w:ascii="Arial" w:hAnsi="Arial"/>
          <w:b/>
          <w:color w:val="1F497D"/>
          <w:u w:val="single"/>
        </w:rPr>
        <w:t>Задача</w:t>
      </w:r>
    </w:p>
    <w:p w14:paraId="5E4A956E" w14:textId="77777777" w:rsidR="00E67527" w:rsidRPr="004D342A" w:rsidRDefault="00E67527" w:rsidP="00E67527">
      <w:pPr>
        <w:tabs>
          <w:tab w:val="left" w:pos="720"/>
        </w:tabs>
        <w:spacing w:after="0" w:line="240" w:lineRule="auto"/>
        <w:rPr>
          <w:rFonts w:ascii="Arial" w:hAnsi="Arial" w:cs="Arial"/>
          <w:color w:val="1F497D"/>
          <w:u w:val="single"/>
        </w:rPr>
      </w:pPr>
    </w:p>
    <w:p w14:paraId="6E537D77" w14:textId="5ACF0072" w:rsidR="00E67527" w:rsidRPr="004D342A" w:rsidRDefault="00E67527" w:rsidP="00E67527">
      <w:pPr>
        <w:tabs>
          <w:tab w:val="left" w:pos="72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/>
        </w:rPr>
        <w:t xml:space="preserve">Обсудить сильные, слабые стороны, возможности и угрозы всех субъектов, участвующих в подготовке и представлении докладов Комитету по правам инвалидов. Работа над этим групповым заданием должна рассматриваться как возможность </w:t>
      </w:r>
      <w:r w:rsidR="00236660">
        <w:rPr>
          <w:rFonts w:ascii="Arial" w:hAnsi="Arial"/>
        </w:rPr>
        <w:t>заняться организацией</w:t>
      </w:r>
      <w:r>
        <w:rPr>
          <w:rFonts w:ascii="Arial" w:hAnsi="Arial"/>
        </w:rPr>
        <w:t xml:space="preserve"> стратегического планирования и выявления ключевых факторов, которые могут влиять на качество и своевременность представления доклада. Это должно позволить участникам </w:t>
      </w:r>
      <w:r w:rsidR="008C33A4">
        <w:rPr>
          <w:rFonts w:ascii="Arial" w:hAnsi="Arial"/>
        </w:rPr>
        <w:t xml:space="preserve">более эффективно бороться со своими проблемами </w:t>
      </w:r>
      <w:r>
        <w:rPr>
          <w:rFonts w:ascii="Arial" w:hAnsi="Arial"/>
        </w:rPr>
        <w:t>после завершения обучения.</w:t>
      </w:r>
    </w:p>
    <w:p w14:paraId="14013CA3" w14:textId="77777777" w:rsidR="00E67527" w:rsidRPr="004D342A" w:rsidRDefault="00E67527" w:rsidP="00E67527">
      <w:pPr>
        <w:tabs>
          <w:tab w:val="left" w:pos="720"/>
        </w:tabs>
        <w:spacing w:after="0"/>
        <w:rPr>
          <w:rFonts w:ascii="Arial" w:hAnsi="Arial" w:cs="Arial"/>
          <w:highlight w:val="yellow"/>
        </w:rPr>
      </w:pPr>
    </w:p>
    <w:p w14:paraId="0E7FFD2E" w14:textId="77777777" w:rsidR="00E67527" w:rsidRPr="004D342A" w:rsidRDefault="00E67527" w:rsidP="00E67527">
      <w:pPr>
        <w:tabs>
          <w:tab w:val="left" w:pos="720"/>
        </w:tabs>
        <w:spacing w:after="0" w:line="240" w:lineRule="auto"/>
        <w:rPr>
          <w:rFonts w:ascii="Arial" w:hAnsi="Arial" w:cs="Arial"/>
          <w:b/>
          <w:color w:val="1F497D"/>
          <w:u w:val="single"/>
        </w:rPr>
      </w:pPr>
      <w:r>
        <w:rPr>
          <w:rFonts w:ascii="Arial" w:hAnsi="Arial"/>
          <w:b/>
          <w:color w:val="1F497D"/>
          <w:u w:val="single"/>
        </w:rPr>
        <w:t>Динамика</w:t>
      </w:r>
    </w:p>
    <w:p w14:paraId="5F207785" w14:textId="77777777" w:rsidR="00E67527" w:rsidRPr="004D342A" w:rsidRDefault="00E67527" w:rsidP="00E67527">
      <w:pPr>
        <w:spacing w:after="0"/>
        <w:rPr>
          <w:rFonts w:ascii="Arial" w:hAnsi="Arial" w:cs="Arial"/>
          <w:color w:val="FFFFFF"/>
        </w:rPr>
      </w:pPr>
    </w:p>
    <w:p w14:paraId="7B9610CA" w14:textId="08C04237" w:rsidR="00E67527" w:rsidRPr="004D342A" w:rsidRDefault="00E67527" w:rsidP="00E67527">
      <w:pPr>
        <w:spacing w:after="0"/>
        <w:rPr>
          <w:rFonts w:ascii="Arial" w:hAnsi="Arial" w:cs="Arial"/>
        </w:rPr>
      </w:pPr>
      <w:r>
        <w:rPr>
          <w:rFonts w:ascii="Arial" w:hAnsi="Arial"/>
        </w:rPr>
        <w:t xml:space="preserve">Это упражнение </w:t>
      </w:r>
      <w:r w:rsidR="00236660">
        <w:rPr>
          <w:rFonts w:ascii="Arial" w:hAnsi="Arial"/>
        </w:rPr>
        <w:t>предполагает</w:t>
      </w:r>
      <w:r>
        <w:rPr>
          <w:rFonts w:ascii="Arial" w:hAnsi="Arial"/>
        </w:rPr>
        <w:t xml:space="preserve"> применение методики, известной как анализ SWOT (анализ сильных и слабых сторон, возможностей и угроз)</w:t>
      </w:r>
      <w:r w:rsidR="00CA7CFE">
        <w:rPr>
          <w:rFonts w:ascii="Arial" w:hAnsi="Arial"/>
        </w:rPr>
        <w:t>,</w:t>
      </w:r>
      <w:r>
        <w:rPr>
          <w:rFonts w:ascii="Arial" w:hAnsi="Arial"/>
        </w:rPr>
        <w:t xml:space="preserve"> применительно к процессам подготовки и представления докладов Комитету по правам инвалидов. </w:t>
      </w:r>
    </w:p>
    <w:p w14:paraId="470F0FAA" w14:textId="77777777" w:rsidR="00E67527" w:rsidRPr="004D342A" w:rsidRDefault="00E67527" w:rsidP="00E67527">
      <w:pPr>
        <w:spacing w:after="0"/>
        <w:rPr>
          <w:rFonts w:ascii="Arial" w:hAnsi="Arial" w:cs="Arial"/>
        </w:rPr>
      </w:pPr>
    </w:p>
    <w:p w14:paraId="27D8D762" w14:textId="70B2FDDB" w:rsidR="00E67527" w:rsidRPr="004D342A" w:rsidRDefault="00E67527" w:rsidP="00E67527">
      <w:pPr>
        <w:spacing w:after="0"/>
        <w:rPr>
          <w:rFonts w:ascii="Arial" w:hAnsi="Arial" w:cs="Arial"/>
        </w:rPr>
      </w:pPr>
      <w:r>
        <w:rPr>
          <w:rFonts w:ascii="Arial" w:hAnsi="Arial"/>
        </w:rPr>
        <w:t xml:space="preserve">Главный вопрос, лежащий в основе упражнения: Какие сильные, слабые стороны, возможности и угрозы можно </w:t>
      </w:r>
      <w:r w:rsidR="008C33A4">
        <w:rPr>
          <w:rFonts w:ascii="Arial" w:hAnsi="Arial"/>
        </w:rPr>
        <w:t xml:space="preserve">выявить в </w:t>
      </w:r>
      <w:r>
        <w:rPr>
          <w:rFonts w:ascii="Arial" w:hAnsi="Arial"/>
        </w:rPr>
        <w:t>вашей организации при подготовке и представлении докладов Комитету?</w:t>
      </w:r>
    </w:p>
    <w:p w14:paraId="44CB9049" w14:textId="77777777" w:rsidR="00E67527" w:rsidRPr="004D342A" w:rsidRDefault="00E67527" w:rsidP="00E67527">
      <w:pPr>
        <w:spacing w:after="0"/>
        <w:rPr>
          <w:rFonts w:ascii="Arial" w:hAnsi="Arial" w:cs="Arial"/>
        </w:rPr>
      </w:pPr>
    </w:p>
    <w:p w14:paraId="506B1783" w14:textId="08FC7874" w:rsidR="00E67527" w:rsidRPr="004D342A" w:rsidRDefault="00E67527" w:rsidP="00E67527">
      <w:pPr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/>
        </w:rPr>
        <w:t>Подготовьте незаполненную четырехклеточную таблицу, чтобы фиксировать факторы, которые могут повлиять на подготовку и представление докладов Комитету. Заполните таблицу, задавая по ходу дела наводящие вопросы участникам (ее можно вывести на экран с помощью компь</w:t>
      </w:r>
      <w:r w:rsidR="00CA7CFE">
        <w:rPr>
          <w:rFonts w:ascii="Arial" w:hAnsi="Arial"/>
        </w:rPr>
        <w:t>ютера). Пример таблицы см. ниже.</w:t>
      </w:r>
    </w:p>
    <w:p w14:paraId="3771D202" w14:textId="77777777" w:rsidR="00E67527" w:rsidRPr="004D342A" w:rsidRDefault="00E67527" w:rsidP="00E67527">
      <w:pPr>
        <w:spacing w:after="0"/>
        <w:ind w:left="720"/>
        <w:rPr>
          <w:rFonts w:ascii="Arial" w:hAnsi="Arial" w:cs="Arial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4"/>
        <w:gridCol w:w="5132"/>
      </w:tblGrid>
      <w:tr w:rsidR="00E67527" w:rsidRPr="004D342A" w14:paraId="7CFFDFC8" w14:textId="77777777" w:rsidTr="008C33A4">
        <w:tc>
          <w:tcPr>
            <w:tcW w:w="5508" w:type="dxa"/>
            <w:shd w:val="clear" w:color="auto" w:fill="auto"/>
          </w:tcPr>
          <w:p w14:paraId="24927344" w14:textId="77777777" w:rsidR="00E67527" w:rsidRPr="004D342A" w:rsidRDefault="00E67527" w:rsidP="008C33A4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Сильные стороны</w:t>
            </w:r>
          </w:p>
        </w:tc>
        <w:tc>
          <w:tcPr>
            <w:tcW w:w="5508" w:type="dxa"/>
            <w:shd w:val="clear" w:color="auto" w:fill="auto"/>
          </w:tcPr>
          <w:p w14:paraId="215CB7B2" w14:textId="77777777" w:rsidR="00E67527" w:rsidRPr="004D342A" w:rsidRDefault="00E67527" w:rsidP="008C33A4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Слабые стороны</w:t>
            </w:r>
          </w:p>
        </w:tc>
      </w:tr>
      <w:tr w:rsidR="00E67527" w:rsidRPr="004D342A" w14:paraId="1EE3888B" w14:textId="77777777" w:rsidTr="008C33A4">
        <w:tc>
          <w:tcPr>
            <w:tcW w:w="5508" w:type="dxa"/>
            <w:shd w:val="clear" w:color="auto" w:fill="auto"/>
          </w:tcPr>
          <w:p w14:paraId="7F38FDBA" w14:textId="77777777" w:rsidR="00E67527" w:rsidRPr="004D342A" w:rsidRDefault="00E67527" w:rsidP="008C33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Какую работу вы выполняете хорошо, и как это могло бы помочь в подготовке доклада?</w:t>
            </w:r>
          </w:p>
          <w:p w14:paraId="486AD55C" w14:textId="77777777" w:rsidR="00E67527" w:rsidRPr="004D342A" w:rsidRDefault="00E67527" w:rsidP="008C33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Каковы ваши сильные стороны?</w:t>
            </w:r>
          </w:p>
          <w:p w14:paraId="45880FF3" w14:textId="77777777" w:rsidR="00E67527" w:rsidRPr="004D342A" w:rsidRDefault="00E67527" w:rsidP="008C33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Какими ресурсами вы можете воспользоваться при подготовке доклада?</w:t>
            </w:r>
          </w:p>
        </w:tc>
        <w:tc>
          <w:tcPr>
            <w:tcW w:w="5508" w:type="dxa"/>
            <w:shd w:val="clear" w:color="auto" w:fill="auto"/>
          </w:tcPr>
          <w:p w14:paraId="0FD8BBD7" w14:textId="77777777" w:rsidR="00E67527" w:rsidRPr="004D342A" w:rsidRDefault="00E67527" w:rsidP="008C33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Что вы могли бы улучшить?</w:t>
            </w:r>
          </w:p>
          <w:p w14:paraId="08AAE36D" w14:textId="77777777" w:rsidR="00E67527" w:rsidRPr="004D342A" w:rsidRDefault="00E67527" w:rsidP="008C33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Какие слабые стороны могут увидеть у вас другие люди?</w:t>
            </w:r>
          </w:p>
        </w:tc>
      </w:tr>
      <w:tr w:rsidR="00E67527" w:rsidRPr="004D342A" w14:paraId="1505FAE3" w14:textId="77777777" w:rsidTr="008C33A4">
        <w:tc>
          <w:tcPr>
            <w:tcW w:w="5508" w:type="dxa"/>
            <w:shd w:val="clear" w:color="auto" w:fill="auto"/>
          </w:tcPr>
          <w:p w14:paraId="19F9FBF7" w14:textId="77777777" w:rsidR="00E67527" w:rsidRPr="004D342A" w:rsidRDefault="00E67527" w:rsidP="008C33A4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Возможности</w:t>
            </w:r>
          </w:p>
        </w:tc>
        <w:tc>
          <w:tcPr>
            <w:tcW w:w="5508" w:type="dxa"/>
            <w:shd w:val="clear" w:color="auto" w:fill="auto"/>
          </w:tcPr>
          <w:p w14:paraId="2643E070" w14:textId="77777777" w:rsidR="00E67527" w:rsidRPr="004D342A" w:rsidRDefault="00E67527" w:rsidP="008C33A4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Угрозы</w:t>
            </w:r>
          </w:p>
        </w:tc>
      </w:tr>
      <w:tr w:rsidR="00E67527" w:rsidRPr="004D342A" w14:paraId="755567AC" w14:textId="77777777" w:rsidTr="008C33A4">
        <w:tc>
          <w:tcPr>
            <w:tcW w:w="5508" w:type="dxa"/>
            <w:shd w:val="clear" w:color="auto" w:fill="auto"/>
          </w:tcPr>
          <w:p w14:paraId="217693E9" w14:textId="77777777" w:rsidR="00E67527" w:rsidRPr="004D342A" w:rsidRDefault="00E67527" w:rsidP="008C33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Какими возможностями вы можете воспользоваться при подготовке доклада </w:t>
            </w:r>
            <w:r>
              <w:rPr>
                <w:rFonts w:ascii="Arial" w:hAnsi="Arial"/>
              </w:rPr>
              <w:lastRenderedPageBreak/>
              <w:t>Комитету?</w:t>
            </w:r>
          </w:p>
          <w:p w14:paraId="5D150305" w14:textId="77777777" w:rsidR="00E67527" w:rsidRPr="004D342A" w:rsidRDefault="00E67527" w:rsidP="008C33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Какие тенденции вы могли бы использовать с пользой для дела?</w:t>
            </w:r>
          </w:p>
          <w:p w14:paraId="0A21CB8F" w14:textId="77777777" w:rsidR="00E67527" w:rsidRPr="004D342A" w:rsidRDefault="00E67527" w:rsidP="008C33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Как вы можете преобразовать свои сильные стороны в возможности?</w:t>
            </w:r>
          </w:p>
        </w:tc>
        <w:tc>
          <w:tcPr>
            <w:tcW w:w="5508" w:type="dxa"/>
            <w:shd w:val="clear" w:color="auto" w:fill="auto"/>
          </w:tcPr>
          <w:p w14:paraId="4D8AE046" w14:textId="69D0F7BD" w:rsidR="00E67527" w:rsidRPr="004D342A" w:rsidRDefault="00CA7CFE" w:rsidP="008C33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lastRenderedPageBreak/>
              <w:t>Какую угрозу представляе</w:t>
            </w:r>
            <w:r w:rsidR="00E67527">
              <w:rPr>
                <w:rFonts w:ascii="Arial" w:hAnsi="Arial"/>
              </w:rPr>
              <w:t>т для вас обязанность представлять доклады?</w:t>
            </w:r>
          </w:p>
          <w:p w14:paraId="63CAC787" w14:textId="77777777" w:rsidR="00E67527" w:rsidRPr="004D342A" w:rsidRDefault="00E67527" w:rsidP="008C33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lastRenderedPageBreak/>
              <w:t>Какие угрозы могут принести вам ваши слабости?</w:t>
            </w:r>
          </w:p>
        </w:tc>
      </w:tr>
    </w:tbl>
    <w:p w14:paraId="68772552" w14:textId="77777777" w:rsidR="00E67527" w:rsidRPr="004D342A" w:rsidRDefault="00E67527" w:rsidP="00C61169">
      <w:pPr>
        <w:spacing w:after="0"/>
        <w:rPr>
          <w:rFonts w:ascii="Arial" w:hAnsi="Arial" w:cs="Arial"/>
        </w:rPr>
      </w:pPr>
    </w:p>
    <w:p w14:paraId="3DDFB419" w14:textId="7FF485F1" w:rsidR="00E67527" w:rsidRPr="004D342A" w:rsidRDefault="00BC3ACC" w:rsidP="00E67527">
      <w:pPr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/>
        </w:rPr>
        <w:t>Разделите</w:t>
      </w:r>
      <w:r w:rsidR="00E67527">
        <w:rPr>
          <w:rFonts w:ascii="Arial" w:hAnsi="Arial"/>
        </w:rPr>
        <w:t xml:space="preserve"> участ</w:t>
      </w:r>
      <w:r w:rsidR="00236660">
        <w:rPr>
          <w:rFonts w:ascii="Arial" w:hAnsi="Arial"/>
        </w:rPr>
        <w:t>ников на малые группы и поручите</w:t>
      </w:r>
      <w:r w:rsidR="00E67527">
        <w:rPr>
          <w:rFonts w:ascii="Arial" w:hAnsi="Arial"/>
        </w:rPr>
        <w:t xml:space="preserve"> каждой группе назначить фасилитатора и секретаря. Если состав участников смешанный, то есть имеются представители правительств, НПЗУ и гражданского общества, то две группы (одна, представляющая правительство, </w:t>
      </w:r>
      <w:r w:rsidR="001A443B">
        <w:rPr>
          <w:rFonts w:ascii="Arial" w:hAnsi="Arial"/>
        </w:rPr>
        <w:t>вторая</w:t>
      </w:r>
      <w:r w:rsidR="00E67527">
        <w:rPr>
          <w:rFonts w:ascii="Arial" w:hAnsi="Arial"/>
        </w:rPr>
        <w:t xml:space="preserve"> - НПЗУ и гражданское общество) могли бы обсудить результаты SWOT-анализа подготовки доклада государства в правите</w:t>
      </w:r>
      <w:r w:rsidR="008C33A4">
        <w:rPr>
          <w:rFonts w:ascii="Arial" w:hAnsi="Arial"/>
        </w:rPr>
        <w:t>льственной группе, а</w:t>
      </w:r>
      <w:r w:rsidR="00E67527">
        <w:rPr>
          <w:rFonts w:ascii="Arial" w:hAnsi="Arial"/>
        </w:rPr>
        <w:t xml:space="preserve"> альтернативного доклада</w:t>
      </w:r>
      <w:r w:rsidR="008C33A4">
        <w:rPr>
          <w:rFonts w:ascii="Arial" w:hAnsi="Arial"/>
        </w:rPr>
        <w:t xml:space="preserve"> -</w:t>
      </w:r>
      <w:r w:rsidR="00E67527">
        <w:rPr>
          <w:rFonts w:ascii="Arial" w:hAnsi="Arial"/>
        </w:rPr>
        <w:t xml:space="preserve"> в другой группе. Если все участники </w:t>
      </w:r>
      <w:r w:rsidR="001A443B">
        <w:rPr>
          <w:rFonts w:ascii="Arial" w:hAnsi="Arial"/>
        </w:rPr>
        <w:t xml:space="preserve">- </w:t>
      </w:r>
      <w:r w:rsidR="00E67527">
        <w:rPr>
          <w:rFonts w:ascii="Arial" w:hAnsi="Arial"/>
        </w:rPr>
        <w:t>представители правительств, то одна группа может анализировать возможности и сильные стороны, а другая - слабые стороны и угрозы.</w:t>
      </w:r>
    </w:p>
    <w:p w14:paraId="4A0CFFD8" w14:textId="41E3479B" w:rsidR="00E67527" w:rsidRPr="004D342A" w:rsidRDefault="00E67527" w:rsidP="00E67527">
      <w:pPr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/>
        </w:rPr>
        <w:t>Фасилитатор должен поддерживать дискуссию, но оставаться беспристра</w:t>
      </w:r>
      <w:r w:rsidR="008C33A4">
        <w:rPr>
          <w:rFonts w:ascii="Arial" w:hAnsi="Arial"/>
        </w:rPr>
        <w:t>стным и готовым оказать помощь.</w:t>
      </w:r>
    </w:p>
    <w:p w14:paraId="6FBFD65C" w14:textId="41A3E538" w:rsidR="00E67527" w:rsidRPr="004D342A" w:rsidRDefault="00E67527" w:rsidP="00E67527">
      <w:pPr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/>
        </w:rPr>
        <w:t>Поочередно наведывайтесь в группы и контролируйте их работу, при необходимости</w:t>
      </w:r>
      <w:r w:rsidR="008C33A4" w:rsidRPr="008C33A4">
        <w:rPr>
          <w:rFonts w:ascii="Arial" w:hAnsi="Arial"/>
        </w:rPr>
        <w:t xml:space="preserve"> </w:t>
      </w:r>
      <w:r w:rsidR="008C33A4">
        <w:rPr>
          <w:rFonts w:ascii="Arial" w:hAnsi="Arial"/>
        </w:rPr>
        <w:t>консультируя участников</w:t>
      </w:r>
      <w:r>
        <w:rPr>
          <w:rFonts w:ascii="Arial" w:hAnsi="Arial"/>
        </w:rPr>
        <w:t xml:space="preserve">. Если группы прорабатывают задание по всем четырем элементам SWOT-анализа, то следует предусмотреть звонок или иной сигнал, чтобы обозначать истечение каждой четвертой части установленного </w:t>
      </w:r>
      <w:r w:rsidR="001A443B">
        <w:rPr>
          <w:rFonts w:ascii="Arial" w:hAnsi="Arial"/>
        </w:rPr>
        <w:t>срока</w:t>
      </w:r>
      <w:r>
        <w:rPr>
          <w:rFonts w:ascii="Arial" w:hAnsi="Arial"/>
        </w:rPr>
        <w:t xml:space="preserve"> в порядке помощи участникам в </w:t>
      </w:r>
      <w:r w:rsidR="00501C85">
        <w:rPr>
          <w:rFonts w:ascii="Arial" w:hAnsi="Arial"/>
        </w:rPr>
        <w:t>контроле времени</w:t>
      </w:r>
      <w:r>
        <w:rPr>
          <w:rFonts w:ascii="Arial" w:hAnsi="Arial"/>
        </w:rPr>
        <w:t>.</w:t>
      </w:r>
    </w:p>
    <w:p w14:paraId="2D8F7FE8" w14:textId="77777777" w:rsidR="00E67527" w:rsidRPr="004D342A" w:rsidRDefault="00E67527" w:rsidP="00E67527">
      <w:pPr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/>
        </w:rPr>
        <w:t>Секретарь вносит в таблицу согласованные группой ключевые положения.</w:t>
      </w:r>
    </w:p>
    <w:p w14:paraId="752AC41D" w14:textId="77777777" w:rsidR="00E67527" w:rsidRPr="004D342A" w:rsidRDefault="00E67527" w:rsidP="00E67527">
      <w:pPr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/>
        </w:rPr>
        <w:t>Завершите работу с заданием и предложите группам доложить результаты в основной аудитории.</w:t>
      </w:r>
    </w:p>
    <w:p w14:paraId="04B28EC4" w14:textId="77777777" w:rsidR="00E67527" w:rsidRPr="004D342A" w:rsidRDefault="00E67527" w:rsidP="00E67527">
      <w:pPr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/>
        </w:rPr>
        <w:t>Организуйте коллективную дискуссию, в ходе которой обсудите первоочередные меры. Запишите самые важные мысли и дальнейшие шаги.</w:t>
      </w:r>
    </w:p>
    <w:p w14:paraId="511B9CFD" w14:textId="4E30FA84" w:rsidR="00E67527" w:rsidRPr="004D342A" w:rsidRDefault="00E67527" w:rsidP="00E67527">
      <w:pPr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/>
        </w:rPr>
        <w:t>Обеспечьте надлежащие последующие действия по итогам упражнения.</w:t>
      </w:r>
    </w:p>
    <w:p w14:paraId="2B62810F" w14:textId="77777777" w:rsidR="00E67527" w:rsidRPr="004D342A" w:rsidRDefault="00E67527" w:rsidP="00E67527">
      <w:pPr>
        <w:spacing w:after="0"/>
        <w:rPr>
          <w:rFonts w:ascii="Arial" w:hAnsi="Arial" w:cs="Arial"/>
          <w:highlight w:val="yellow"/>
        </w:rPr>
      </w:pPr>
    </w:p>
    <w:p w14:paraId="7CFDEC8B" w14:textId="77777777" w:rsidR="00E67527" w:rsidRPr="004D342A" w:rsidRDefault="00E67527" w:rsidP="00E67527">
      <w:pPr>
        <w:pStyle w:val="ListParagraph"/>
        <w:ind w:left="0"/>
        <w:rPr>
          <w:rFonts w:ascii="Arial" w:hAnsi="Arial" w:cs="Arial"/>
          <w:b/>
          <w:color w:val="1F497D"/>
          <w:u w:val="single"/>
        </w:rPr>
      </w:pPr>
      <w:r>
        <w:rPr>
          <w:rFonts w:ascii="Arial" w:hAnsi="Arial"/>
          <w:b/>
          <w:color w:val="1F497D"/>
          <w:u w:val="single"/>
        </w:rPr>
        <w:t>Рекомендации фасилитатору</w:t>
      </w:r>
    </w:p>
    <w:p w14:paraId="3468975E" w14:textId="77777777" w:rsidR="00E67527" w:rsidRPr="004D342A" w:rsidRDefault="00E67527" w:rsidP="00E67527">
      <w:pPr>
        <w:pStyle w:val="ListParagraph"/>
        <w:ind w:left="0"/>
        <w:rPr>
          <w:rFonts w:ascii="Arial" w:hAnsi="Arial" w:cs="Arial"/>
          <w:color w:val="1F497D"/>
        </w:rPr>
      </w:pPr>
    </w:p>
    <w:p w14:paraId="2B83C931" w14:textId="0C6B82B1" w:rsidR="00E67527" w:rsidRPr="004D342A" w:rsidRDefault="00E67527" w:rsidP="00E67527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/>
        </w:rPr>
        <w:t xml:space="preserve">Убедитесь, что участники поняли разницу между сильными сторонами </w:t>
      </w:r>
      <w:r w:rsidR="00501C85">
        <w:rPr>
          <w:rFonts w:ascii="Arial" w:hAnsi="Arial"/>
        </w:rPr>
        <w:t>и возможностями, а также между</w:t>
      </w:r>
      <w:r>
        <w:rPr>
          <w:rFonts w:ascii="Arial" w:hAnsi="Arial"/>
        </w:rPr>
        <w:t xml:space="preserve"> угрозами и слабыми сторонами. </w:t>
      </w:r>
      <w:r w:rsidR="00BC3ACC">
        <w:rPr>
          <w:rFonts w:ascii="Arial" w:hAnsi="Arial"/>
        </w:rPr>
        <w:t>Как правило</w:t>
      </w:r>
      <w:ins w:id="0" w:author="Janina Arsenjeva" w:date="2015-09-30T16:16:00Z">
        <w:r w:rsidR="00F91F15">
          <w:rPr>
            <w:rFonts w:ascii="Arial" w:hAnsi="Arial"/>
          </w:rPr>
          <w:t>,</w:t>
        </w:r>
      </w:ins>
      <w:r>
        <w:rPr>
          <w:rFonts w:ascii="Arial" w:hAnsi="Arial"/>
        </w:rPr>
        <w:t xml:space="preserve"> участники смешивают эти понятия, особенно если они были им представлены на иностранном языке. Попробуйте найти адекватно переведенные термины на местный язык, и позвольте участникам работать с этим языком.</w:t>
      </w:r>
    </w:p>
    <w:p w14:paraId="79CA20AF" w14:textId="77777777" w:rsidR="00E67527" w:rsidRPr="004D342A" w:rsidRDefault="00E67527" w:rsidP="00E67527">
      <w:pPr>
        <w:pStyle w:val="ListParagraph"/>
        <w:ind w:left="0"/>
        <w:rPr>
          <w:rFonts w:ascii="Arial" w:hAnsi="Arial" w:cs="Arial"/>
          <w:b/>
          <w:color w:val="1F497D"/>
          <w:u w:val="single"/>
        </w:rPr>
      </w:pPr>
    </w:p>
    <w:p w14:paraId="5A54C924" w14:textId="77777777" w:rsidR="00E67527" w:rsidRPr="004D342A" w:rsidRDefault="00E67527" w:rsidP="00E67527">
      <w:pPr>
        <w:pStyle w:val="ListParagraph"/>
        <w:ind w:left="0"/>
        <w:rPr>
          <w:rFonts w:ascii="Arial" w:hAnsi="Arial" w:cs="Arial"/>
          <w:b/>
          <w:color w:val="1F497D"/>
          <w:u w:val="single"/>
        </w:rPr>
      </w:pPr>
      <w:r>
        <w:rPr>
          <w:rFonts w:ascii="Arial" w:hAnsi="Arial"/>
          <w:b/>
          <w:color w:val="1F497D"/>
          <w:u w:val="single"/>
        </w:rPr>
        <w:t>Дополнительная информация</w:t>
      </w:r>
    </w:p>
    <w:p w14:paraId="01B555C1" w14:textId="77777777" w:rsidR="00E67527" w:rsidRPr="004D342A" w:rsidRDefault="00E67527" w:rsidP="00E67527">
      <w:pPr>
        <w:pStyle w:val="ListParagraph"/>
        <w:ind w:left="0"/>
        <w:rPr>
          <w:rFonts w:ascii="Arial" w:hAnsi="Arial" w:cs="Arial"/>
        </w:rPr>
      </w:pPr>
    </w:p>
    <w:p w14:paraId="24A78144" w14:textId="467E478D" w:rsidR="00E67527" w:rsidRPr="004D342A" w:rsidRDefault="00BA7962" w:rsidP="00E67527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/>
        </w:rPr>
        <w:t>Е</w:t>
      </w:r>
      <w:r w:rsidR="00E67527">
        <w:rPr>
          <w:rFonts w:ascii="Arial" w:hAnsi="Arial"/>
        </w:rPr>
        <w:t xml:space="preserve">сли хотите познакомиться с коротким видео фильмом и примером заполнения таблицы как с точки зрения коммерческого, так и личного интереса, посетите веб-сайт по адресу: </w:t>
      </w:r>
      <w:commentRangeStart w:id="1"/>
      <w:r w:rsidR="002D0790">
        <w:fldChar w:fldCharType="begin"/>
      </w:r>
      <w:ins w:id="2" w:author="Janina Arsenjeva" w:date="2015-09-30T16:17:00Z">
        <w:r w:rsidR="00F91F15">
          <w:instrText xml:space="preserve">HYPERLINK "C:\\Users\\User\\AppData\\Local\\Temp\\Temp3_Russian.zip\\Russian\\Module-7_RU\\www.mindtools.com\\pages\\article\\newTMC_05.htm" \h </w:instrText>
        </w:r>
      </w:ins>
      <w:del w:id="3" w:author="Janina Arsenjeva" w:date="2015-09-30T16:17:00Z">
        <w:r w:rsidR="002D0790" w:rsidDel="00F91F15">
          <w:delInstrText xml:space="preserve"> HYPERLINK "www.mindtools.com/pages/article/newTMC_05.htm" \h </w:delInstrText>
        </w:r>
      </w:del>
      <w:ins w:id="4" w:author="Janina Arsenjeva" w:date="2015-09-30T16:17:00Z"/>
      <w:r w:rsidR="002D0790">
        <w:fldChar w:fldCharType="separate"/>
      </w:r>
      <w:r w:rsidR="00E67527">
        <w:rPr>
          <w:rStyle w:val="Hyperlink"/>
          <w:rFonts w:ascii="Arial" w:hAnsi="Arial"/>
        </w:rPr>
        <w:t>www.mindtools.com/pages/arti</w:t>
      </w:r>
      <w:r w:rsidR="00E67527">
        <w:rPr>
          <w:rStyle w:val="Hyperlink"/>
          <w:rFonts w:ascii="Arial" w:hAnsi="Arial"/>
        </w:rPr>
        <w:t>c</w:t>
      </w:r>
      <w:r w:rsidR="00E67527">
        <w:rPr>
          <w:rStyle w:val="Hyperlink"/>
          <w:rFonts w:ascii="Arial" w:hAnsi="Arial"/>
        </w:rPr>
        <w:t>le/newTMC_05.htm</w:t>
      </w:r>
      <w:r w:rsidR="002D0790">
        <w:rPr>
          <w:rStyle w:val="Hyperlink"/>
          <w:rFonts w:ascii="Arial" w:hAnsi="Arial"/>
        </w:rPr>
        <w:fldChar w:fldCharType="end"/>
      </w:r>
      <w:r w:rsidR="00E67527">
        <w:rPr>
          <w:rFonts w:ascii="Arial" w:hAnsi="Arial"/>
        </w:rPr>
        <w:t xml:space="preserve">. </w:t>
      </w:r>
      <w:commentRangeEnd w:id="1"/>
      <w:r w:rsidR="00F91F15">
        <w:rPr>
          <w:rStyle w:val="CommentReference"/>
          <w:rFonts w:ascii="Calibri" w:eastAsia="Calibri" w:hAnsi="Calibri"/>
        </w:rPr>
        <w:commentReference w:id="1"/>
      </w:r>
    </w:p>
    <w:p w14:paraId="4916D15E" w14:textId="77777777" w:rsidR="00E67527" w:rsidRPr="004D342A" w:rsidRDefault="00E67527" w:rsidP="00E67527">
      <w:pPr>
        <w:pStyle w:val="ListParagraph"/>
        <w:ind w:left="0"/>
        <w:rPr>
          <w:rFonts w:ascii="Arial" w:hAnsi="Arial" w:cs="Arial"/>
        </w:rPr>
      </w:pPr>
    </w:p>
    <w:p w14:paraId="0B6ACE74" w14:textId="77777777" w:rsidR="00E67527" w:rsidRPr="004D342A" w:rsidRDefault="00E67527" w:rsidP="00E67527">
      <w:pPr>
        <w:pStyle w:val="ListParagraph"/>
        <w:ind w:left="0"/>
        <w:rPr>
          <w:rFonts w:ascii="Arial" w:hAnsi="Arial" w:cs="Arial"/>
          <w:b/>
        </w:rPr>
      </w:pPr>
    </w:p>
    <w:p w14:paraId="1B7F00AC" w14:textId="77777777" w:rsidR="00E67527" w:rsidRPr="004D342A" w:rsidRDefault="00E67527" w:rsidP="00E67527">
      <w:pPr>
        <w:spacing w:after="0"/>
        <w:rPr>
          <w:rFonts w:ascii="Arial" w:hAnsi="Arial" w:cs="Arial"/>
        </w:rPr>
      </w:pPr>
    </w:p>
    <w:p w14:paraId="724999BA" w14:textId="77777777" w:rsidR="00161AA0" w:rsidRDefault="00161AA0"/>
    <w:sectPr w:rsidR="00161AA0" w:rsidSect="008C33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Janina Arsenjeva" w:date="2015-09-30T16:16:00Z" w:initials="JA">
    <w:p w14:paraId="6B76A61B" w14:textId="4722406D" w:rsidR="00F91F15" w:rsidRPr="00F91F15" w:rsidRDefault="00F91F15">
      <w:pPr>
        <w:pStyle w:val="CommentText"/>
        <w:rPr>
          <w:lang w:val="en-GB"/>
        </w:rPr>
      </w:pPr>
      <w:r>
        <w:rPr>
          <w:rStyle w:val="CommentReference"/>
        </w:rPr>
        <w:annotationRef/>
      </w:r>
      <w:r>
        <w:rPr>
          <w:lang w:val="en-GB"/>
        </w:rPr>
        <w:t xml:space="preserve">Link is not working. </w:t>
      </w:r>
      <w:bookmarkStart w:id="5" w:name="_GoBack"/>
      <w:bookmarkEnd w:id="5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B76A61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932063" w14:textId="77777777" w:rsidR="002D0790" w:rsidRDefault="002D0790">
      <w:pPr>
        <w:spacing w:after="0" w:line="240" w:lineRule="auto"/>
      </w:pPr>
      <w:r>
        <w:separator/>
      </w:r>
    </w:p>
  </w:endnote>
  <w:endnote w:type="continuationSeparator" w:id="0">
    <w:p w14:paraId="335EFCCD" w14:textId="77777777" w:rsidR="002D0790" w:rsidRDefault="002D0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D1842" w14:textId="77777777" w:rsidR="001A443B" w:rsidRDefault="001A443B" w:rsidP="008C33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288554" w14:textId="77777777" w:rsidR="001A443B" w:rsidRDefault="001A443B" w:rsidP="008C33A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2FA57" w14:textId="77777777" w:rsidR="001A443B" w:rsidRPr="005526DF" w:rsidRDefault="001A443B" w:rsidP="008C33A4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F91F15">
      <w:rPr>
        <w:rStyle w:val="PageNumber"/>
        <w:rFonts w:ascii="Arial" w:hAnsi="Arial" w:cs="Arial"/>
        <w:noProof/>
      </w:rPr>
      <w:t>2</w:t>
    </w:r>
    <w:r w:rsidRPr="005526DF">
      <w:rPr>
        <w:rStyle w:val="PageNumber"/>
        <w:rFonts w:ascii="Arial" w:hAnsi="Arial" w:cs="Arial"/>
      </w:rPr>
      <w:fldChar w:fldCharType="end"/>
    </w:r>
  </w:p>
  <w:p w14:paraId="3BFAAAA8" w14:textId="77777777" w:rsidR="001A443B" w:rsidRPr="00542F0E" w:rsidRDefault="001A443B" w:rsidP="008C33A4">
    <w:pPr>
      <w:pStyle w:val="Footer"/>
      <w:ind w:right="360"/>
      <w:rPr>
        <w:rFonts w:ascii="Arial" w:hAnsi="Arial" w:cs="Arial"/>
        <w:b/>
        <w:color w:val="4F81BD"/>
        <w:sz w:val="20"/>
        <w:szCs w:val="20"/>
      </w:rPr>
    </w:pPr>
    <w:r>
      <w:rPr>
        <w:rFonts w:ascii="Arial" w:hAnsi="Arial"/>
        <w:b/>
        <w:color w:val="4F81BD"/>
        <w:sz w:val="20"/>
      </w:rPr>
      <w:t>© 2012 Организация Объединенных Наций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A29A2" w14:textId="77777777" w:rsidR="001A443B" w:rsidRDefault="001A44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FE05E4" w14:textId="77777777" w:rsidR="002D0790" w:rsidRDefault="002D0790">
      <w:pPr>
        <w:spacing w:after="0" w:line="240" w:lineRule="auto"/>
      </w:pPr>
      <w:r>
        <w:separator/>
      </w:r>
    </w:p>
  </w:footnote>
  <w:footnote w:type="continuationSeparator" w:id="0">
    <w:p w14:paraId="773566F7" w14:textId="77777777" w:rsidR="002D0790" w:rsidRDefault="002D0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85D88" w14:textId="77777777" w:rsidR="001A443B" w:rsidRDefault="001A44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24283" w14:textId="77777777" w:rsidR="001A443B" w:rsidRPr="00E0544F" w:rsidRDefault="001A443B" w:rsidP="008C33A4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/>
        <w:sz w:val="20"/>
      </w:rPr>
      <w:t>Модуль 7</w:t>
    </w:r>
    <w:r>
      <w:tab/>
    </w:r>
    <w:r>
      <w:rPr>
        <w:rFonts w:ascii="Arial" w:hAnsi="Arial"/>
        <w:sz w:val="20"/>
      </w:rPr>
      <w:t>Конвенция о правах инвалидов: учебный курс</w:t>
    </w:r>
    <w:r>
      <w:rPr>
        <w:rFonts w:ascii="Calibri" w:hAnsi="Calibri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49D21" w14:textId="77777777" w:rsidR="001A443B" w:rsidRDefault="001A44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7E2C4A"/>
    <w:multiLevelType w:val="hybridMultilevel"/>
    <w:tmpl w:val="A48893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ina Arsenjeva">
    <w15:presenceInfo w15:providerId="Windows Live" w15:userId="7cf243e6a78fbf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527"/>
    <w:rsid w:val="00161AA0"/>
    <w:rsid w:val="001A443B"/>
    <w:rsid w:val="001E0905"/>
    <w:rsid w:val="00236660"/>
    <w:rsid w:val="002D0790"/>
    <w:rsid w:val="00501C85"/>
    <w:rsid w:val="00883137"/>
    <w:rsid w:val="008C33A4"/>
    <w:rsid w:val="00A46395"/>
    <w:rsid w:val="00A57269"/>
    <w:rsid w:val="00BA7962"/>
    <w:rsid w:val="00BC3ACC"/>
    <w:rsid w:val="00C61169"/>
    <w:rsid w:val="00CA7CFE"/>
    <w:rsid w:val="00DB36F5"/>
    <w:rsid w:val="00E67527"/>
    <w:rsid w:val="00F9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79A536"/>
  <w14:defaultImageDpi w14:val="300"/>
  <w15:docId w15:val="{86F40F16-B008-4A85-B2FD-212DE4F27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theme="minorBidi"/>
        <w:sz w:val="24"/>
        <w:szCs w:val="24"/>
        <w:lang w:val="ru-RU" w:eastAsia="ru-RU" w:bidi="ru-RU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527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752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67527"/>
    <w:rPr>
      <w:rFonts w:eastAsia="Times New Roman" w:cs="Times New Roman"/>
      <w:b/>
      <w:bCs/>
      <w:kern w:val="32"/>
      <w:sz w:val="32"/>
      <w:szCs w:val="32"/>
      <w:lang w:val="ru-RU" w:eastAsia="ru-RU"/>
    </w:rPr>
  </w:style>
  <w:style w:type="paragraph" w:styleId="Header">
    <w:name w:val="header"/>
    <w:basedOn w:val="Normal"/>
    <w:link w:val="HeaderChar"/>
    <w:uiPriority w:val="99"/>
    <w:rsid w:val="00E6752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6752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E6752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67527"/>
    <w:rPr>
      <w:rFonts w:ascii="Times New Roman" w:eastAsia="Times New Roman" w:hAnsi="Times New Roman" w:cs="Times New Roman"/>
    </w:rPr>
  </w:style>
  <w:style w:type="character" w:styleId="PageNumber">
    <w:name w:val="page number"/>
    <w:uiPriority w:val="99"/>
    <w:rsid w:val="00E67527"/>
    <w:rPr>
      <w:rFonts w:cs="Times New Roman"/>
    </w:rPr>
  </w:style>
  <w:style w:type="paragraph" w:styleId="ListParagraph">
    <w:name w:val="List Paragraph"/>
    <w:basedOn w:val="Normal"/>
    <w:uiPriority w:val="99"/>
    <w:qFormat/>
    <w:rsid w:val="00E6752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E6752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1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F15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91F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1F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1F15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1F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1F15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671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Freelance</Company>
  <LinksUpToDate>false</LinksUpToDate>
  <CharactersWithSpaces>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Ermolaev</dc:creator>
  <cp:keywords/>
  <dc:description/>
  <cp:lastModifiedBy>Janina Arsenjeva</cp:lastModifiedBy>
  <cp:revision>2</cp:revision>
  <dcterms:created xsi:type="dcterms:W3CDTF">2015-09-30T14:17:00Z</dcterms:created>
  <dcterms:modified xsi:type="dcterms:W3CDTF">2015-09-30T14:17:00Z</dcterms:modified>
</cp:coreProperties>
</file>